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附件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（1）</w:t>
      </w:r>
    </w:p>
    <w:p>
      <w:pPr>
        <w:keepNext w:val="0"/>
        <w:keepLines w:val="0"/>
        <w:pageBreakBefore w:val="0"/>
        <w:widowControl w:val="0"/>
        <w:tabs>
          <w:tab w:val="left" w:pos="1851"/>
          <w:tab w:val="center" w:pos="42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ab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伦理递交信及签收单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项目名称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  <w:ins w:id="0" w:author="F" w:date="2021-07-15T17:02:59Z">
        <w:r>
          <w:rPr>
            <w:rFonts w:hint="eastAsia" w:ascii="宋体"/>
            <w:sz w:val="24"/>
          </w:rPr>
          <w:t xml:space="preserve">脑卒中患者脑微结构异常的 </w:t>
        </w:r>
      </w:ins>
      <w:ins w:id="1" w:author="F" w:date="2021-07-15T17:02:59Z">
        <w:r>
          <w:rPr>
            <w:rFonts w:ascii="Times New Roman" w:eastAsia="Times New Roman"/>
            <w:sz w:val="24"/>
          </w:rPr>
          <w:t xml:space="preserve">MR-DKI </w:t>
        </w:r>
      </w:ins>
      <w:ins w:id="2" w:author="F" w:date="2021-07-15T17:02:59Z">
        <w:r>
          <w:rPr>
            <w:rFonts w:hint="eastAsia" w:ascii="宋体"/>
            <w:sz w:val="24"/>
          </w:rPr>
          <w:t>研究及认知功能评估</w:t>
        </w:r>
      </w:ins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NMPA临床试验批件号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：NA</w:t>
      </w:r>
    </w:p>
    <w:p>
      <w:pPr>
        <w:keepNext w:val="0"/>
        <w:keepLines w:val="0"/>
        <w:pageBreakBefore w:val="0"/>
        <w:widowControl w:val="0"/>
        <w:tabs>
          <w:tab w:val="left" w:pos="54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ins w:id="3" w:author="F" w:date="2021-07-15T17:01:14Z">
        <w:r>
          <w:rPr>
            <w:rFonts w:hint="eastAsia" w:ascii="宋体" w:hAnsi="宋体" w:eastAsia="宋体" w:cs="宋体"/>
            <w:b/>
            <w:bCs/>
            <w:sz w:val="24"/>
            <w:szCs w:val="24"/>
            <w:lang w:val="en-US" w:eastAsia="zh-CN"/>
          </w:rPr>
          <w:t>申请</w:t>
        </w:r>
      </w:ins>
      <w:del w:id="4" w:author="F" w:date="2021-07-15T17:00:58Z">
        <w:r>
          <w:rPr>
            <w:rFonts w:hint="default" w:ascii="宋体" w:hAnsi="宋体" w:eastAsia="宋体" w:cs="宋体"/>
            <w:b/>
            <w:bCs/>
            <w:sz w:val="24"/>
            <w:szCs w:val="24"/>
            <w:lang w:val="en-US" w:eastAsia="zh-CN"/>
          </w:rPr>
          <w:delText>申办</w:delText>
        </w:r>
      </w:del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del w:id="5" w:author="F" w:date="2021-07-15T17:01:17Z">
        <w:r>
          <w:rPr>
            <w:rFonts w:hint="default" w:ascii="宋体" w:hAnsi="宋体" w:eastAsia="宋体" w:cs="宋体"/>
            <w:b w:val="0"/>
            <w:bCs w:val="0"/>
            <w:sz w:val="24"/>
            <w:szCs w:val="24"/>
            <w:lang w:val="en-US" w:eastAsia="zh-CN"/>
          </w:rPr>
          <w:delText>NA</w:delText>
        </w:r>
      </w:del>
      <w:ins w:id="6" w:author="F" w:date="2021-07-15T17:01:19Z">
        <w:r>
          <w:rPr>
            <w:rFonts w:hint="eastAsia" w:ascii="宋体" w:hAnsi="宋体" w:eastAsia="宋体" w:cs="宋体"/>
            <w:b w:val="0"/>
            <w:bCs w:val="0"/>
            <w:sz w:val="24"/>
            <w:szCs w:val="24"/>
            <w:lang w:val="en-US" w:eastAsia="zh-CN"/>
          </w:rPr>
          <w:t>刘婷</w:t>
        </w:r>
      </w:ins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研究机构名称及科室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ins w:id="7" w:author="F" w:date="2021-07-15T17:01:24Z">
        <w:r>
          <w:rPr>
            <w:rFonts w:hint="eastAsia" w:ascii="宋体" w:hAnsi="宋体" w:eastAsia="宋体" w:cs="宋体"/>
            <w:b w:val="0"/>
            <w:bCs w:val="0"/>
            <w:sz w:val="24"/>
            <w:szCs w:val="24"/>
            <w:lang w:val="en-US" w:eastAsia="zh-CN"/>
          </w:rPr>
          <w:t>广州</w:t>
        </w:r>
      </w:ins>
      <w:ins w:id="8" w:author="F" w:date="2021-07-15T17:01:25Z">
        <w:r>
          <w:rPr>
            <w:rFonts w:hint="eastAsia" w:ascii="宋体" w:hAnsi="宋体" w:eastAsia="宋体" w:cs="宋体"/>
            <w:b w:val="0"/>
            <w:bCs w:val="0"/>
            <w:sz w:val="24"/>
            <w:szCs w:val="24"/>
            <w:lang w:val="en-US" w:eastAsia="zh-CN"/>
          </w:rPr>
          <w:t>中医药</w:t>
        </w:r>
      </w:ins>
      <w:ins w:id="9" w:author="F" w:date="2021-07-15T17:01:27Z">
        <w:r>
          <w:rPr>
            <w:rFonts w:hint="eastAsia" w:ascii="宋体" w:hAnsi="宋体" w:eastAsia="宋体" w:cs="宋体"/>
            <w:b w:val="0"/>
            <w:bCs w:val="0"/>
            <w:sz w:val="24"/>
            <w:szCs w:val="24"/>
            <w:lang w:val="en-US" w:eastAsia="zh-CN"/>
          </w:rPr>
          <w:t>大学</w:t>
        </w:r>
      </w:ins>
      <w:ins w:id="10" w:author="F" w:date="2021-07-15T17:01:29Z">
        <w:r>
          <w:rPr>
            <w:rFonts w:hint="eastAsia" w:ascii="宋体" w:hAnsi="宋体" w:eastAsia="宋体" w:cs="宋体"/>
            <w:b w:val="0"/>
            <w:bCs w:val="0"/>
            <w:sz w:val="24"/>
            <w:szCs w:val="24"/>
            <w:lang w:val="en-US" w:eastAsia="zh-CN"/>
          </w:rPr>
          <w:t>金沙洲</w:t>
        </w:r>
      </w:ins>
      <w:ins w:id="11" w:author="F" w:date="2021-07-15T17:01:30Z">
        <w:r>
          <w:rPr>
            <w:rFonts w:hint="eastAsia" w:ascii="宋体" w:hAnsi="宋体" w:eastAsia="宋体" w:cs="宋体"/>
            <w:b w:val="0"/>
            <w:bCs w:val="0"/>
            <w:sz w:val="24"/>
            <w:szCs w:val="24"/>
            <w:lang w:val="en-US" w:eastAsia="zh-CN"/>
          </w:rPr>
          <w:t>医院</w:t>
        </w:r>
      </w:ins>
      <w:ins w:id="12" w:author="F" w:date="2021-07-15T17:01:33Z">
        <w:r>
          <w:rPr>
            <w:rFonts w:hint="eastAsia" w:ascii="宋体" w:hAnsi="宋体" w:eastAsia="宋体" w:cs="宋体"/>
            <w:b w:val="0"/>
            <w:bCs w:val="0"/>
            <w:sz w:val="24"/>
            <w:szCs w:val="24"/>
            <w:lang w:val="en-US" w:eastAsia="zh-CN"/>
          </w:rPr>
          <w:t>影像科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left"/>
        <w:textAlignment w:val="auto"/>
        <w:outlineLvl w:val="9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-201295</wp:posOffset>
                </wp:positionH>
                <wp:positionV relativeFrom="paragraph">
                  <wp:posOffset>509905</wp:posOffset>
                </wp:positionV>
                <wp:extent cx="5810250" cy="0"/>
                <wp:effectExtent l="0" t="14605" r="0" b="234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27430" y="5070475"/>
                          <a:ext cx="5810250" cy="0"/>
                        </a:xfrm>
                        <a:prstGeom prst="line">
                          <a:avLst/>
                        </a:prstGeom>
                        <a:ln w="28575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5.85pt;margin-top:40.15pt;height:0pt;width:457.5pt;z-index:251659264;mso-width-relative:page;mso-height-relative:page;" filled="f" stroked="t" coordsize="21600,21600" o:gfxdata="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NFOG61QAAAAkBAAAPAAAAAAAAAAEAIAAAACIAAABkcnMvZG93bnJldi54bWxQSwECFAAUAAAA&#10;CACHTuJAvHP8e/EBAAC+AwAADgAAAAAAAAABACAAAAAkAQAAZHJzL2Uyb0RvYy54bWxQSwUGAAAA&#10;AAYABgBZAQAAhwUAAAAA&#10;">
                <v:fill on="f" focussize="0,0"/>
                <v:stroke weight="2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0" w:firstLineChars="0"/>
        <w:jc w:val="left"/>
        <w:textAlignment w:val="auto"/>
        <w:outlineLvl w:val="9"/>
        <w:rPr>
          <w:rFonts w:hint="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广州中医药大学金沙洲医院伦理委员会：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按照伦理委员会的要求，本研究目前已提交伦理审查文件（见《伦理递交文件清单》，附后），请伦理委员会审阅。</w:t>
      </w:r>
    </w:p>
    <w:p>
      <w:pPr>
        <w:keepNext w:val="0"/>
        <w:keepLines w:val="0"/>
        <w:pageBreakBefore w:val="0"/>
        <w:widowControl w:val="0"/>
        <w:tabs>
          <w:tab w:val="left" w:pos="3426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cstheme="minorBidi"/>
          <w:kern w:val="2"/>
          <w:sz w:val="32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递交人签字：</w:t>
      </w:r>
      <w:r>
        <w:rPr>
          <w:rFonts w:hint="eastAsia" w:cstheme="minorBidi"/>
          <w:kern w:val="2"/>
          <w:sz w:val="32"/>
          <w:szCs w:val="24"/>
          <w:lang w:val="en-US" w:eastAsia="zh-CN" w:bidi="ar-SA"/>
        </w:rPr>
        <w:t xml:space="preserve">        </w:t>
      </w:r>
    </w:p>
    <w:p>
      <w:pPr>
        <w:keepNext w:val="0"/>
        <w:keepLines w:val="0"/>
        <w:pageBreakBefore w:val="0"/>
        <w:widowControl w:val="0"/>
        <w:tabs>
          <w:tab w:val="left" w:pos="6171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outlineLvl w:val="9"/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日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 xml:space="preserve">     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期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 xml:space="preserve">：           </w:t>
      </w:r>
    </w:p>
    <w:p>
      <w:pP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</w:p>
    <w:p>
      <w:pPr>
        <w:jc w:val="left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-267970</wp:posOffset>
                </wp:positionH>
                <wp:positionV relativeFrom="paragraph">
                  <wp:posOffset>399415</wp:posOffset>
                </wp:positionV>
                <wp:extent cx="581025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994410" y="7059295"/>
                          <a:ext cx="5810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1.1pt;margin-top:31.45pt;height:0pt;width:457.5pt;z-index:251660288;mso-width-relative:page;mso-height-relative:page;" filled="f" stroked="t" coordsize="21600,21600" o:gfxdata="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440701gAAAAkBAAAPAAAAAAAAAAEAIAAAACIAAABkcnMvZG93bnJldi54bWxQSwECFAAUAAAA&#10;CACHTuJAqrAxffABAAC8AwAADgAAAAAAAAABACAAAAAlAQAAZHJzL2Uyb0RvYy54bWxQSwUGAAAA&#10;AAYABgBZAQAAh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36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回  执</w:t>
      </w:r>
    </w:p>
    <w:p>
      <w:pPr>
        <w:keepNext w:val="0"/>
        <w:keepLines w:val="0"/>
        <w:pageBreakBefore w:val="0"/>
        <w:widowControl w:val="0"/>
        <w:tabs>
          <w:tab w:val="left" w:pos="36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本伦理委员会已收到上述文件，并将按照伦理委员会的要求审查或备案。</w:t>
      </w:r>
    </w:p>
    <w:p>
      <w:pPr>
        <w:keepNext w:val="0"/>
        <w:keepLines w:val="0"/>
        <w:pageBreakBefore w:val="0"/>
        <w:widowControl w:val="0"/>
        <w:tabs>
          <w:tab w:val="left" w:pos="362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621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接收人签字：          </w:t>
      </w:r>
    </w:p>
    <w:p>
      <w:pPr>
        <w:keepNext w:val="0"/>
        <w:keepLines w:val="0"/>
        <w:pageBreakBefore w:val="0"/>
        <w:widowControl w:val="0"/>
        <w:tabs>
          <w:tab w:val="left" w:pos="3621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outlineLvl w:val="9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 xml:space="preserve">日      期：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Arial" w:hAnsi="Arial" w:cs="Arial"/>
                              <w:b/>
                              <w:bCs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Arial" w:hAnsi="Arial" w:cs="Arial"/>
                              <w:b/>
                              <w:bCs/>
                              <w:lang w:val="en-US" w:eastAsia="zh-CN"/>
                            </w:rPr>
                            <w:t xml:space="preserve"> / 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t>1</w:t>
                    </w:r>
                    <w:r>
                      <w:rPr>
                        <w:rFonts w:hint="default" w:ascii="Arial" w:hAnsi="Arial" w:cs="Arial"/>
                        <w:b/>
                        <w:bCs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Arial" w:hAnsi="Arial" w:cs="Arial"/>
                        <w:b/>
                        <w:bCs/>
                        <w:lang w:val="en-US" w:eastAsia="zh-CN"/>
                      </w:rPr>
                      <w:t xml:space="preserve"> / 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8364" w:type="dxa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204"/>
      <w:gridCol w:w="2160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ascii="隶书" w:hAnsi="宋体" w:eastAsia="宋体"/>
              <w:sz w:val="21"/>
              <w:szCs w:val="24"/>
              <w:lang w:val="en-US" w:eastAsia="zh-CN"/>
            </w:rPr>
          </w:pPr>
          <w:r>
            <w:rPr>
              <w:rFonts w:hint="eastAsia" w:ascii="隶书" w:hAnsi="宋体" w:eastAsia="隶书"/>
              <w:sz w:val="24"/>
              <w:szCs w:val="24"/>
              <w:lang w:val="en-US" w:eastAsia="zh-CN"/>
            </w:rPr>
            <w:t>广州中医药大学金沙洲医院</w:t>
          </w:r>
          <w:r>
            <w:rPr>
              <w:rFonts w:hint="eastAsia" w:ascii="隶书" w:hAnsi="宋体" w:eastAsia="隶书" w:cs="Arial"/>
              <w:sz w:val="24"/>
              <w:szCs w:val="24"/>
              <w:lang w:eastAsia="zh-CN"/>
            </w:rPr>
            <w:t>伦理委员会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Theme="minorEastAsia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文件名</w:t>
          </w:r>
          <w:r>
            <w:rPr>
              <w:rFonts w:hint="eastAsia"/>
              <w:sz w:val="21"/>
              <w:szCs w:val="21"/>
              <w:lang w:eastAsia="zh-CN"/>
            </w:rPr>
            <w:t>：伦理递交信及签收单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</w:p>
      </w:tc>
    </w:tr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84" w:hRule="atLeast"/>
      </w:trPr>
      <w:tc>
        <w:tcPr>
          <w:tcW w:w="6204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rFonts w:hint="eastAsia" w:eastAsia="宋体"/>
              <w:sz w:val="21"/>
              <w:szCs w:val="21"/>
              <w:lang w:val="en-US" w:eastAsia="zh-CN"/>
            </w:rPr>
          </w:pPr>
          <w:r>
            <w:rPr>
              <w:rFonts w:hint="eastAsia"/>
              <w:sz w:val="21"/>
              <w:szCs w:val="21"/>
            </w:rPr>
            <w:t>文件编号：</w:t>
          </w:r>
          <w:r>
            <w:rPr>
              <w:rFonts w:hint="eastAsia"/>
              <w:sz w:val="21"/>
              <w:szCs w:val="21"/>
              <w:lang w:val="en-US" w:eastAsia="zh-CN"/>
            </w:rPr>
            <w:t>JSZ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IEC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-ZD-0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2</w:t>
          </w:r>
          <w:r>
            <w:rPr>
              <w:rFonts w:hint="default" w:ascii="Arial" w:hAnsi="Arial" w:cs="Arial"/>
              <w:sz w:val="21"/>
              <w:szCs w:val="21"/>
              <w:lang w:val="en-US" w:eastAsia="zh-CN"/>
            </w:rPr>
            <w:t>(00)-004-F06（1）</w:t>
          </w:r>
        </w:p>
      </w:tc>
      <w:tc>
        <w:tcPr>
          <w:tcW w:w="2160" w:type="dxa"/>
          <w:noWrap w:val="0"/>
          <w:vAlign w:val="center"/>
        </w:tcPr>
        <w:p>
          <w:pPr>
            <w:pStyle w:val="3"/>
            <w:pBdr>
              <w:bottom w:val="none" w:color="auto" w:sz="0" w:space="0"/>
            </w:pBdr>
            <w:tabs>
              <w:tab w:val="clear" w:pos="8306"/>
            </w:tabs>
            <w:jc w:val="both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第</w:t>
          </w:r>
          <w:r>
            <w:rPr>
              <w:rFonts w:hint="eastAsia"/>
              <w:sz w:val="21"/>
              <w:szCs w:val="21"/>
              <w:lang w:val="en-US" w:eastAsia="zh-CN"/>
            </w:rPr>
            <w:t>2</w:t>
          </w:r>
          <w:r>
            <w:rPr>
              <w:rFonts w:hint="eastAsia"/>
              <w:sz w:val="21"/>
              <w:szCs w:val="21"/>
            </w:rPr>
            <w:t>版，第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0</w:t>
          </w:r>
          <w:r>
            <w:rPr>
              <w:rFonts w:hint="eastAsia"/>
              <w:sz w:val="21"/>
              <w:szCs w:val="21"/>
            </w:rPr>
            <w:t>次修订</w:t>
          </w:r>
        </w:p>
      </w:tc>
    </w:tr>
  </w:tbl>
  <w:p>
    <w:pPr>
      <w:pStyle w:val="3"/>
      <w:pBdr>
        <w:bottom w:val="single" w:color="auto" w:sz="4" w:space="1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F">
    <w15:presenceInfo w15:providerId="WPS Office" w15:userId="2374379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403DB"/>
    <w:rsid w:val="01000385"/>
    <w:rsid w:val="0C7D53A1"/>
    <w:rsid w:val="0D360460"/>
    <w:rsid w:val="0E2676FA"/>
    <w:rsid w:val="0F2B5904"/>
    <w:rsid w:val="12E00FA0"/>
    <w:rsid w:val="14F90BFC"/>
    <w:rsid w:val="1B291157"/>
    <w:rsid w:val="1E136C39"/>
    <w:rsid w:val="1F2403DB"/>
    <w:rsid w:val="1F4010F3"/>
    <w:rsid w:val="25C01185"/>
    <w:rsid w:val="27FB4948"/>
    <w:rsid w:val="2C597203"/>
    <w:rsid w:val="303F385C"/>
    <w:rsid w:val="33297E95"/>
    <w:rsid w:val="34A07D0B"/>
    <w:rsid w:val="36A50B97"/>
    <w:rsid w:val="3BB32E77"/>
    <w:rsid w:val="3D6F61D7"/>
    <w:rsid w:val="41B24BC0"/>
    <w:rsid w:val="43C26444"/>
    <w:rsid w:val="451C63BA"/>
    <w:rsid w:val="453A6824"/>
    <w:rsid w:val="4A89015D"/>
    <w:rsid w:val="4B304A37"/>
    <w:rsid w:val="50617D15"/>
    <w:rsid w:val="52F3080C"/>
    <w:rsid w:val="542000C5"/>
    <w:rsid w:val="546648D4"/>
    <w:rsid w:val="59831719"/>
    <w:rsid w:val="5B804CCE"/>
    <w:rsid w:val="5BA00AAC"/>
    <w:rsid w:val="62213542"/>
    <w:rsid w:val="63551A25"/>
    <w:rsid w:val="6A234F36"/>
    <w:rsid w:val="6D535020"/>
    <w:rsid w:val="70AB2627"/>
    <w:rsid w:val="719551C0"/>
    <w:rsid w:val="749536BE"/>
    <w:rsid w:val="77A24C36"/>
    <w:rsid w:val="77C1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2018-11-14T00:37:00Z</dcterms:created>
  <dc:creator>dell</dc:creator>
  <cp:lastModifiedBy>F</cp:lastModifiedBy>
  <dcterms:modified xsi:type="dcterms:W3CDTF">2021-07-15T09:03:04Z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F5E58AA4925E447480F30DF3C846DD66</vt:lpwstr>
  </property>
</Properties>
</file>